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5298301A" w:rsidR="00BA7D42" w:rsidRDefault="00883CC0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7BA35176" w:rsidR="000E7EEE" w:rsidRDefault="00883CC0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499B89ED" w:rsidR="00A470F7" w:rsidRPr="002760FE" w:rsidRDefault="00883CC0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674CE85E" w:rsidR="00A470F7" w:rsidRPr="002760FE" w:rsidRDefault="00883CC0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51AD2C35" w:rsidR="00A470F7" w:rsidRPr="002760FE" w:rsidRDefault="00883CC0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1FCC823B" w:rsidR="00A470F7" w:rsidRPr="002760FE" w:rsidRDefault="00883CC0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14D856EA" w:rsidR="00A470F7" w:rsidRPr="002760FE" w:rsidRDefault="00883CC0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28E077D0" w:rsidR="00A12C59" w:rsidRPr="002760FE" w:rsidRDefault="00883CC0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26F28695" w:rsidR="00A12C59" w:rsidRPr="002760FE" w:rsidRDefault="00883CC0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60FF1128" w:rsidR="00C82232" w:rsidRPr="002760FE" w:rsidRDefault="00883CC0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38432C40" w:rsidR="00A12C59" w:rsidRPr="002760FE" w:rsidRDefault="00851822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F86F0D4" w:rsidR="00A12C59" w:rsidRPr="002760FE" w:rsidRDefault="00851822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1A2C075E" w:rsidR="001B166C" w:rsidRPr="002760FE" w:rsidRDefault="00851822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380140C9" w:rsidR="00A10621" w:rsidRPr="002760FE" w:rsidRDefault="00851822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6F58436C" w:rsidR="00A470F7" w:rsidRPr="002760FE" w:rsidRDefault="00851822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636E43E9" w14:textId="432FDD61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4548AC7A" w:rsidR="00A470F7" w:rsidRPr="002760FE" w:rsidRDefault="00851822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3796D47D" w:rsidR="00CF437B" w:rsidRPr="002760FE" w:rsidRDefault="00E82AA9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29B52053" w:rsidR="00A470F7" w:rsidRPr="002760FE" w:rsidRDefault="00E82AA9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455E0C6A" w:rsidR="00CF437B" w:rsidRPr="002760FE" w:rsidRDefault="00E82AA9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74E2449A" w:rsidR="008A3342" w:rsidRPr="002760FE" w:rsidRDefault="00E82AA9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34B3565D" w:rsidR="00CF437B" w:rsidRPr="002760FE" w:rsidRDefault="00E82AA9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6169698" w:rsidR="008A3342" w:rsidRPr="002760FE" w:rsidRDefault="00E82AA9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4F952BDA" w:rsidR="00A6520A" w:rsidRDefault="00E82AA9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509E7469" w:rsidR="00A6520A" w:rsidRDefault="00E82AA9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23D8F310" w:rsidR="00A6520A" w:rsidRDefault="00E82AA9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E7FEA2F" w:rsidR="00A6520A" w:rsidRDefault="00E82AA9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1EB3A3D4" w:rsidR="003D7C93" w:rsidRDefault="00E82AA9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3E7B9152" w:rsidR="003D7C93" w:rsidRDefault="00E82AA9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69668AB5" w:rsidR="003D7C93" w:rsidRDefault="00E82AA9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2EC243DF" w:rsidR="00B2042E" w:rsidRDefault="00E82AA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66251FDC" w:rsidR="00B2042E" w:rsidRDefault="00E82AA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59CBF3A9" w:rsidR="00B2042E" w:rsidRDefault="00E82AA9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6688E136" w:rsidR="00B2042E" w:rsidRDefault="00E82AA9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20F1721F" w:rsidR="00B2042E" w:rsidRDefault="00E82AA9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2D809900" w:rsidR="6C4DA2B1" w:rsidRDefault="003672E4" w:rsidP="6C4DA2B1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Kosztur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szpadel</w:t>
            </w: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5E412CA0" w:rsidR="00A1069D" w:rsidRDefault="003672E4" w:rsidP="001C4D2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</w:t>
            </w:r>
            <w:r w:rsidR="005861EE">
              <w:rPr>
                <w:rFonts w:ascii="Cambria" w:hAnsi="Cambria"/>
                <w:sz w:val="20"/>
                <w:szCs w:val="20"/>
              </w:rPr>
              <w:t>, frez</w:t>
            </w:r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079E6814" w:rsidR="6C4DA2B1" w:rsidRDefault="003672E4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588BB731" w:rsidR="00A1069D" w:rsidRDefault="003672E4" w:rsidP="001C4D2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pasy, frez, talerze</w:t>
            </w:r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2FFDCEFD" w:rsidR="00A1069D" w:rsidRDefault="003672E4" w:rsidP="001C4D2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pasy, frez, talerze</w:t>
            </w:r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309F681B" w:rsidR="6C4DA2B1" w:rsidRDefault="003672E4" w:rsidP="6C4DA2B1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ins w:id="1" w:author="1226 N.Cierpiszewo Martyna Jerka" w:date="2025-10-28T11:29:00Z" w16du:dateUtc="2025-10-28T10:29:00Z">
              <w:r>
                <w:rPr>
                  <w:rFonts w:ascii="Cambria" w:hAnsi="Cambria"/>
                  <w:sz w:val="20"/>
                  <w:szCs w:val="20"/>
                </w:rPr>
                <w:t>Kosztur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Fonts w:ascii="Cambria" w:hAnsi="Cambria"/>
                  <w:sz w:val="20"/>
                  <w:szCs w:val="20"/>
                </w:rPr>
                <w:t>szapdel</w:t>
              </w:r>
              <w:proofErr w:type="spellEnd"/>
              <w:r>
                <w:rPr>
                  <w:rFonts w:ascii="Cambria" w:hAnsi="Cambria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7357C50A" w:rsidR="6C4DA2B1" w:rsidRDefault="003672E4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4x4x12</w:t>
            </w:r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4F7B7422" w:rsidR="00A1069D" w:rsidRDefault="003672E4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pasy, frez, talerze</w:t>
            </w:r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66160D57" w:rsidR="6C4DA2B1" w:rsidRDefault="003672E4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4x4x12</w:t>
            </w:r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0363BAC6" w:rsidR="00A1069D" w:rsidRDefault="003672E4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Orka w pasy, frez, talerze</w:t>
            </w:r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62D2031B" w:rsidR="00FD703A" w:rsidRDefault="003672E4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57D67B5A" w:rsidR="00A12C59" w:rsidRPr="002760FE" w:rsidRDefault="003672E4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71457B3A" w:rsidR="00A12C59" w:rsidRPr="002760FE" w:rsidRDefault="003672E4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33487686" w:rsidR="00C51AED" w:rsidRPr="002760FE" w:rsidRDefault="003672E4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30B24DEE" w14:textId="77777777" w:rsidR="003672E4" w:rsidRDefault="003672E4" w:rsidP="003672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Należy zabezpieczyć igły otaczające pączek szczytowy na nie mniej niż 80% drzewek, </w:t>
            </w:r>
          </w:p>
          <w:p w14:paraId="6232A12A" w14:textId="7E75E3AE" w:rsidR="004800E6" w:rsidRPr="002760FE" w:rsidRDefault="003672E4" w:rsidP="003672E4">
            <w:pPr>
              <w:rPr>
                <w:rFonts w:ascii="Cambria" w:hAnsi="Cambria"/>
                <w:sz w:val="20"/>
                <w:szCs w:val="20"/>
              </w:rPr>
            </w:pPr>
            <w:r>
              <w:t xml:space="preserve">równomiernie rozmieszczonych na powierzchni </w:t>
            </w:r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79D17E8B" w14:textId="77777777" w:rsidR="003672E4" w:rsidRDefault="003672E4" w:rsidP="003672E4">
            <w:pPr>
              <w:pStyle w:val="Default"/>
            </w:pPr>
            <w:r>
              <w:rPr>
                <w:sz w:val="22"/>
                <w:szCs w:val="22"/>
              </w:rPr>
              <w:t xml:space="preserve">Zabezpieczyć ostatni przyrost, a w przypadku </w:t>
            </w:r>
            <w:proofErr w:type="spellStart"/>
            <w:r>
              <w:rPr>
                <w:sz w:val="22"/>
                <w:szCs w:val="22"/>
              </w:rPr>
              <w:t>Jd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Św</w:t>
            </w:r>
            <w:proofErr w:type="spellEnd"/>
            <w:r>
              <w:rPr>
                <w:sz w:val="22"/>
                <w:szCs w:val="22"/>
              </w:rPr>
              <w:t xml:space="preserve"> pączek szczytowi i ok. 10 cm ostatniego przyrostu, ewentualnie cały pierwszy okółek. Zabezpieczeniu podlega nie mniej niż 80% drzewek, równomiernie rozmieszczonych na całej powierzchni uprawy. Dopuszcza się odstępstwa od powyższych wymogów, które zostaną każdorazowo określone w zleceniu </w:t>
            </w:r>
          </w:p>
          <w:p w14:paraId="09509D25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2A1DB16B" w:rsidR="00C51AED" w:rsidRPr="002760FE" w:rsidRDefault="0024618B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0621BB66" w:rsidR="00A12C59" w:rsidRPr="002760FE" w:rsidRDefault="005861EE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61E35296" w:rsidR="00A12C59" w:rsidRPr="002760FE" w:rsidRDefault="005861EE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22B4EF0A" w:rsidR="00C51AED" w:rsidRPr="002760FE" w:rsidRDefault="005861EE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5861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114CD483" w:rsidR="00A12C59" w:rsidRPr="002760FE" w:rsidRDefault="005861EE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5861EE">
        <w:trPr>
          <w:cantSplit/>
          <w:trHeight w:val="213"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5861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62B68E54" w:rsidR="00A12C59" w:rsidRPr="002760FE" w:rsidRDefault="005861EE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5861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0742FD2A" w:rsidR="009E1B1E" w:rsidRPr="002760FE" w:rsidRDefault="005861EE" w:rsidP="005861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11830989" w:rsidR="00B52EFE" w:rsidRPr="002760FE" w:rsidRDefault="005861EE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1A1B5AEE" w:rsidR="00B52EFE" w:rsidRPr="002760FE" w:rsidRDefault="005861EE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043C50AB" w:rsidR="00DF3820" w:rsidRPr="002760FE" w:rsidRDefault="005861EE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28D27F92" w:rsidR="00DF3820" w:rsidRDefault="0024618B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140</w:t>
            </w:r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54B5CF4E" w:rsidR="00021BC0" w:rsidRPr="002760FE" w:rsidRDefault="0024618B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52A3E448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4767DDDC" w:rsidR="004A04EE" w:rsidRPr="002760FE" w:rsidRDefault="0024618B" w:rsidP="0007432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6C02E00F" w:rsidR="004A04EE" w:rsidRPr="002760FE" w:rsidRDefault="0024618B" w:rsidP="0007432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455A8713" w:rsidR="00302424" w:rsidRPr="002760FE" w:rsidRDefault="0024618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483E65BA" w:rsidR="00302424" w:rsidRPr="002760FE" w:rsidRDefault="0024618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D0EF7E9" w14:textId="77777777" w:rsidR="0024618B" w:rsidRDefault="0024618B" w:rsidP="0024618B">
            <w:pPr>
              <w:pStyle w:val="Default"/>
            </w:pPr>
            <w:r>
              <w:rPr>
                <w:sz w:val="22"/>
                <w:szCs w:val="22"/>
              </w:rPr>
              <w:t xml:space="preserve">Smarowanie odcinka, który zostanie wkopany w ziemię (nie dotyczy </w:t>
            </w:r>
            <w:proofErr w:type="spellStart"/>
            <w:r>
              <w:rPr>
                <w:sz w:val="22"/>
                <w:szCs w:val="22"/>
              </w:rPr>
              <w:t>db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  <w:p w14:paraId="32C4948D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63B9FA4" w14:textId="77777777" w:rsidR="0017596E" w:rsidRDefault="0017596E" w:rsidP="0017596E">
            <w:pPr>
              <w:pStyle w:val="Default"/>
            </w:pPr>
            <w:r>
              <w:rPr>
                <w:sz w:val="22"/>
                <w:szCs w:val="22"/>
              </w:rPr>
              <w:t xml:space="preserve">NIE MA JUŻ CZYNNOŚCI WYK-SLUPI I WYK-SLUPL </w:t>
            </w:r>
          </w:p>
          <w:p w14:paraId="2016B306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DEBD48" w14:textId="4799B440" w:rsidR="009A08DD" w:rsidRPr="00771297" w:rsidRDefault="0017596E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Prace godzinowe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29AE9D18" w14:textId="77777777" w:rsidR="0024618B" w:rsidRDefault="0024618B" w:rsidP="0024618B">
            <w:pPr>
              <w:pStyle w:val="Default"/>
            </w:pPr>
            <w:r>
              <w:rPr>
                <w:sz w:val="22"/>
                <w:szCs w:val="22"/>
              </w:rPr>
              <w:t xml:space="preserve">Przymocowanie do słupka końców drutów za pomocą skobli po owinięciu słupka siatką </w:t>
            </w:r>
          </w:p>
          <w:p w14:paraId="078330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5F43BB63" w14:textId="77777777" w:rsidR="0024618B" w:rsidRDefault="0024618B" w:rsidP="0024618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Przed grodzeniem wykonana bruzda. </w:t>
            </w:r>
          </w:p>
          <w:p w14:paraId="1B6B2D5E" w14:textId="657373D9" w:rsidR="00302424" w:rsidRPr="002760FE" w:rsidRDefault="0024618B" w:rsidP="0024618B">
            <w:pPr>
              <w:rPr>
                <w:rFonts w:ascii="Cambria" w:hAnsi="Cambria"/>
                <w:sz w:val="20"/>
                <w:szCs w:val="20"/>
              </w:rPr>
            </w:pPr>
            <w:r>
              <w:t xml:space="preserve">Najniższy poziom drutu naciągnięty i przylegający do dna bruzdy, przybity skoblem do słupka. </w:t>
            </w:r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28B22C" w14:textId="77777777" w:rsidR="0024618B" w:rsidRDefault="0024618B" w:rsidP="0024618B">
            <w:pPr>
              <w:pStyle w:val="Default"/>
            </w:pPr>
            <w:r>
              <w:rPr>
                <w:sz w:val="22"/>
                <w:szCs w:val="22"/>
              </w:rPr>
              <w:t xml:space="preserve">Długość ramienia 3-4 cm. Grubość drutu 3-4 mm. </w:t>
            </w:r>
          </w:p>
          <w:p w14:paraId="7C81356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2BC3075D" w14:textId="77777777" w:rsidR="0024618B" w:rsidRDefault="0024618B" w:rsidP="0024618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Długość 20 </w:t>
            </w:r>
          </w:p>
          <w:p w14:paraId="665C142A" w14:textId="7BDF53E0" w:rsidR="00302424" w:rsidRPr="002760FE" w:rsidRDefault="0024618B" w:rsidP="0024618B">
            <w:pPr>
              <w:rPr>
                <w:rFonts w:ascii="Cambria" w:hAnsi="Cambria"/>
                <w:sz w:val="20"/>
                <w:szCs w:val="20"/>
              </w:rPr>
            </w:pPr>
            <w:r>
              <w:t xml:space="preserve">(+/-10%) </w:t>
            </w:r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50CE5CE5" w14:textId="77777777" w:rsidR="0024618B" w:rsidRDefault="0024618B" w:rsidP="0024618B">
            <w:pPr>
              <w:pStyle w:val="Default"/>
            </w:pPr>
            <w:r>
              <w:rPr>
                <w:sz w:val="22"/>
                <w:szCs w:val="22"/>
              </w:rPr>
              <w:t xml:space="preserve">3 na każdy słupek </w:t>
            </w:r>
          </w:p>
          <w:p w14:paraId="66891B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13AD0076" w:rsidR="00302424" w:rsidRPr="002760FE" w:rsidRDefault="0024618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2 na każdy słupek naciągowy, 4 na każde przejście </w:t>
            </w:r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7947E141" w:rsidR="00302424" w:rsidRPr="002760FE" w:rsidRDefault="0024618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7025994A" w:rsidR="00302424" w:rsidRPr="002760FE" w:rsidRDefault="0024618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42CDE70C" w:rsidR="00302424" w:rsidRPr="002760FE" w:rsidRDefault="0024618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4BBA8344" w:rsidR="00302424" w:rsidRPr="002760FE" w:rsidRDefault="0024618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536F9C67" w:rsidR="00302424" w:rsidRPr="002760FE" w:rsidRDefault="0024618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2,80(+/- 10%)</w:t>
            </w:r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4A0F8C36" w:rsidR="00302424" w:rsidRPr="002760FE" w:rsidRDefault="0024618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230AE7ED" w:rsidR="00302424" w:rsidRPr="002760FE" w:rsidRDefault="0024618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74703B39" w:rsidR="00302424" w:rsidRPr="002760FE" w:rsidRDefault="0024618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6E914F64" w:rsidR="00302424" w:rsidRPr="002760FE" w:rsidRDefault="0024618B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819A26C" w14:textId="77777777" w:rsidR="0024618B" w:rsidRDefault="0024618B" w:rsidP="0024618B">
            <w:pPr>
              <w:pStyle w:val="Default"/>
            </w:pPr>
            <w:r>
              <w:rPr>
                <w:sz w:val="22"/>
                <w:szCs w:val="22"/>
              </w:rPr>
              <w:t xml:space="preserve">Smarowanie odcinka, który zostanie wkopany w ziemię (nie dotyczy </w:t>
            </w:r>
            <w:proofErr w:type="spellStart"/>
            <w:r>
              <w:rPr>
                <w:sz w:val="22"/>
                <w:szCs w:val="22"/>
              </w:rPr>
              <w:t>db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  <w:p w14:paraId="53A14409" w14:textId="77777777" w:rsidR="002171B7" w:rsidRPr="002760FE" w:rsidRDefault="002171B7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4E7C0E7" w14:textId="77777777" w:rsidR="0017596E" w:rsidRDefault="0017596E" w:rsidP="0017596E">
            <w:pPr>
              <w:pStyle w:val="Default"/>
            </w:pPr>
            <w:r>
              <w:rPr>
                <w:sz w:val="22"/>
                <w:szCs w:val="22"/>
              </w:rPr>
              <w:t xml:space="preserve">NIE MA JUŻ CZYNNOŚCI WYK-SLUPI I WYK-SLUPL </w:t>
            </w:r>
          </w:p>
          <w:p w14:paraId="2C49C31C" w14:textId="685475E5" w:rsidR="002171B7" w:rsidRPr="002760FE" w:rsidRDefault="002171B7" w:rsidP="002171B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CEE197" w14:textId="38876C14" w:rsidR="002171B7" w:rsidRPr="00771297" w:rsidRDefault="0017596E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Prace godzinowe </w:t>
            </w:r>
            <w:r w:rsidR="002171B7"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686AC3" w14:textId="77777777" w:rsidR="0017596E" w:rsidRDefault="0017596E" w:rsidP="0017596E">
            <w:pPr>
              <w:pStyle w:val="Default"/>
            </w:pPr>
            <w:r>
              <w:rPr>
                <w:sz w:val="22"/>
                <w:szCs w:val="22"/>
              </w:rPr>
              <w:t xml:space="preserve">Owinięcie siatki wokół słupa i przymocowanie do słupa końców drutów za pomocą skobli </w:t>
            </w:r>
          </w:p>
          <w:p w14:paraId="0F0D5B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443938B" w14:textId="77777777" w:rsidR="0017596E" w:rsidRDefault="0017596E" w:rsidP="0017596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Przed grodzeniem wykonana bruzda. </w:t>
            </w:r>
          </w:p>
          <w:p w14:paraId="63AEE2C2" w14:textId="0DCE0C4A" w:rsidR="00302424" w:rsidRPr="002760FE" w:rsidRDefault="0017596E" w:rsidP="0017596E">
            <w:pPr>
              <w:rPr>
                <w:rFonts w:ascii="Cambria" w:hAnsi="Cambria"/>
                <w:sz w:val="20"/>
                <w:szCs w:val="20"/>
              </w:rPr>
            </w:pPr>
            <w:r>
              <w:t xml:space="preserve">Najniższy poziom drutu naciągnięty i przylegający do dna bruzdy, przybity skoblem do słupka. </w:t>
            </w:r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D033D53" w14:textId="77777777" w:rsidR="0017596E" w:rsidRDefault="0017596E" w:rsidP="0017596E">
            <w:pPr>
              <w:pStyle w:val="Default"/>
            </w:pPr>
            <w:r>
              <w:rPr>
                <w:sz w:val="22"/>
                <w:szCs w:val="22"/>
              </w:rPr>
              <w:t xml:space="preserve">Długość ramienia 3-4 cm. Grubość drutu 3-4 mm. </w:t>
            </w:r>
          </w:p>
          <w:p w14:paraId="04E566F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C8B26CD" w14:textId="77777777" w:rsidR="0017596E" w:rsidRDefault="0017596E" w:rsidP="0017596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Długość 20 </w:t>
            </w:r>
          </w:p>
          <w:p w14:paraId="685B206D" w14:textId="525492E0" w:rsidR="00302424" w:rsidRPr="002760FE" w:rsidRDefault="0017596E" w:rsidP="0017596E">
            <w:pPr>
              <w:rPr>
                <w:rFonts w:ascii="Cambria" w:hAnsi="Cambria"/>
                <w:sz w:val="20"/>
                <w:szCs w:val="20"/>
              </w:rPr>
            </w:pPr>
            <w:r>
              <w:t xml:space="preserve">(+/-10%) </w:t>
            </w:r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9E3DDA1" w14:textId="77777777" w:rsidR="0017596E" w:rsidRDefault="0017596E" w:rsidP="0017596E">
            <w:pPr>
              <w:pStyle w:val="Default"/>
            </w:pPr>
            <w:r>
              <w:rPr>
                <w:sz w:val="22"/>
                <w:szCs w:val="22"/>
              </w:rPr>
              <w:t xml:space="preserve">3 na każdy słupek </w:t>
            </w:r>
          </w:p>
          <w:p w14:paraId="3F3955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432F7D90" w14:textId="77777777" w:rsidR="0017596E" w:rsidRDefault="0017596E" w:rsidP="0017596E">
            <w:pPr>
              <w:pStyle w:val="Default"/>
            </w:pPr>
            <w:r>
              <w:rPr>
                <w:sz w:val="22"/>
                <w:szCs w:val="22"/>
              </w:rPr>
              <w:t xml:space="preserve">2 na każdy słupek naciągowy, 4 na każde przejście </w:t>
            </w:r>
          </w:p>
          <w:p w14:paraId="7DBD532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AC356C9" w:rsidR="00302424" w:rsidRPr="002760FE" w:rsidRDefault="0017596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22E52FD1" w:rsidR="00302424" w:rsidRPr="002760FE" w:rsidRDefault="0017596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319629E3" w:rsidR="00302424" w:rsidRPr="002760FE" w:rsidRDefault="0017596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50F9879F" w:rsidR="00302424" w:rsidRPr="002760FE" w:rsidRDefault="0017596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46C510D8" w:rsidR="00302424" w:rsidRPr="002760FE" w:rsidRDefault="0017596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2,80(+/- 10%)</w:t>
            </w:r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3128704D" w:rsidR="00302424" w:rsidRPr="002760FE" w:rsidRDefault="0017596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1169CF6F" w:rsidR="00302424" w:rsidRPr="002760FE" w:rsidRDefault="0017596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234783B5" w:rsidR="00302424" w:rsidRPr="002760FE" w:rsidRDefault="0017596E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203D2E45" w:rsidR="004D13D8" w:rsidRPr="002760FE" w:rsidRDefault="0017596E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2B2C43F9" w:rsidR="004D13D8" w:rsidRPr="002760FE" w:rsidRDefault="0017596E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FF8052B" w14:textId="77777777" w:rsidR="0017596E" w:rsidRDefault="0017596E" w:rsidP="0017596E">
            <w:pPr>
              <w:pStyle w:val="Default"/>
            </w:pPr>
            <w:r>
              <w:rPr>
                <w:sz w:val="22"/>
                <w:szCs w:val="22"/>
              </w:rPr>
              <w:t xml:space="preserve">Smarowanie odcinka, który zostanie wkopany w ziemię </w:t>
            </w:r>
          </w:p>
          <w:p w14:paraId="4187E46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118DBAD5" w:rsidR="004D13D8" w:rsidRPr="002760FE" w:rsidRDefault="0017596E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4E1C08F1" w:rsidR="004D13D8" w:rsidRPr="002760FE" w:rsidRDefault="0017596E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3DADBA2F" w:rsidR="004D13D8" w:rsidRPr="002760FE" w:rsidRDefault="0017596E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0C892ACC" w14:textId="77777777" w:rsidR="0017596E" w:rsidRDefault="0017596E" w:rsidP="0017596E">
            <w:pPr>
              <w:pStyle w:val="Default"/>
            </w:pPr>
            <w:r>
              <w:rPr>
                <w:sz w:val="22"/>
                <w:szCs w:val="22"/>
              </w:rPr>
              <w:t xml:space="preserve">NIE MA JUŻ CZYNNOŚCI WYK-SLUPI I WYK-SLUPL </w:t>
            </w:r>
          </w:p>
          <w:p w14:paraId="188EAE30" w14:textId="77777777" w:rsidR="004D13D8" w:rsidRPr="002171B7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BD2B53" w14:textId="46B20CA3" w:rsidR="004D13D8" w:rsidRPr="00771297" w:rsidRDefault="0017596E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Są to prace godzinowe 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5A732721" w:rsidR="004D13D8" w:rsidRPr="002760FE" w:rsidRDefault="0017596E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B036BFC" w14:textId="77777777" w:rsidR="0017596E" w:rsidRDefault="0017596E" w:rsidP="0017596E">
            <w:pPr>
              <w:pStyle w:val="Default"/>
            </w:pPr>
            <w:r>
              <w:rPr>
                <w:sz w:val="22"/>
                <w:szCs w:val="22"/>
              </w:rPr>
              <w:t xml:space="preserve">Długość ramienia 3-4 cm. Grubość drutu 3-4 mm. </w:t>
            </w:r>
          </w:p>
          <w:p w14:paraId="3A5FC5A7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97D51A" w14:textId="77777777" w:rsidR="0017596E" w:rsidRDefault="0017596E" w:rsidP="0017596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Długość 20 </w:t>
            </w:r>
          </w:p>
          <w:p w14:paraId="550AE236" w14:textId="35463EF6" w:rsidR="004D13D8" w:rsidRPr="002760FE" w:rsidRDefault="0017596E" w:rsidP="0017596E">
            <w:pPr>
              <w:rPr>
                <w:rFonts w:ascii="Cambria" w:hAnsi="Cambria"/>
                <w:sz w:val="20"/>
                <w:szCs w:val="20"/>
              </w:rPr>
            </w:pPr>
            <w:r>
              <w:t xml:space="preserve">(+/-10%) </w:t>
            </w:r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03ACEFCB" w:rsidR="004D13D8" w:rsidRDefault="0017596E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EC698F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1C77E9FB" w:rsidR="004D13D8" w:rsidRDefault="0017596E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28B1554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311B50A8" w:rsidR="004D13D8" w:rsidRDefault="0017596E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033973A6" w:rsidR="004D13D8" w:rsidRDefault="0017596E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4E165024" w:rsidR="004D13D8" w:rsidRDefault="0017596E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5F06D596" w:rsidR="004D13D8" w:rsidRDefault="001C26D4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243CC60B" w:rsidR="004D13D8" w:rsidRDefault="001C26D4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45" w:type="dxa"/>
          </w:tcPr>
          <w:p w14:paraId="42C7DB7B" w14:textId="5D58A0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42111D" w14:textId="3D05D07D" w:rsidR="001C26D4" w:rsidRDefault="001C26D4" w:rsidP="001C26D4">
            <w:pPr>
              <w:pStyle w:val="Default"/>
            </w:pPr>
            <w:r>
              <w:rPr>
                <w:sz w:val="22"/>
                <w:szCs w:val="22"/>
              </w:rPr>
              <w:t xml:space="preserve">Otworem wylotowym skierowanym na wschód lub </w:t>
            </w:r>
            <w:proofErr w:type="spellStart"/>
            <w:r>
              <w:rPr>
                <w:sz w:val="22"/>
                <w:szCs w:val="22"/>
              </w:rPr>
              <w:t>południowy-wschód</w:t>
            </w:r>
            <w:proofErr w:type="spellEnd"/>
            <w:r>
              <w:rPr>
                <w:sz w:val="22"/>
                <w:szCs w:val="22"/>
              </w:rPr>
              <w:t>, za pomocą wkrętów.</w:t>
            </w:r>
            <w:r>
              <w:rPr>
                <w:sz w:val="22"/>
                <w:szCs w:val="22"/>
              </w:rPr>
              <w:t>/gwoździ</w:t>
            </w:r>
          </w:p>
          <w:p w14:paraId="0818694E" w14:textId="20BC18DE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7D83A33B" w14:textId="5F98FA06" w:rsidR="001C26D4" w:rsidRDefault="001C26D4" w:rsidP="001C26D4">
            <w:pPr>
              <w:pStyle w:val="Default"/>
            </w:pPr>
            <w:r>
              <w:rPr>
                <w:sz w:val="22"/>
                <w:szCs w:val="22"/>
              </w:rPr>
              <w:t>Wkręty</w:t>
            </w:r>
            <w:r>
              <w:rPr>
                <w:sz w:val="22"/>
                <w:szCs w:val="22"/>
              </w:rPr>
              <w:t>/ gwoździe</w:t>
            </w:r>
            <w:r>
              <w:rPr>
                <w:sz w:val="22"/>
                <w:szCs w:val="22"/>
              </w:rPr>
              <w:t xml:space="preserve">(zapewnia wykonawca </w:t>
            </w:r>
          </w:p>
          <w:p w14:paraId="52AA78D6" w14:textId="3E4DC7A8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4FF2B33" w14:textId="77777777" w:rsidR="001C26D4" w:rsidRDefault="001C26D4" w:rsidP="001C26D4">
            <w:pPr>
              <w:pStyle w:val="Default"/>
            </w:pPr>
            <w:r>
              <w:rPr>
                <w:sz w:val="22"/>
                <w:szCs w:val="22"/>
              </w:rPr>
              <w:t xml:space="preserve">5 (+/-10%) </w:t>
            </w:r>
          </w:p>
          <w:p w14:paraId="707091BB" w14:textId="77777777" w:rsidR="004D13D8" w:rsidRPr="002760FE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1C08CDA4" w:rsidR="004D13D8" w:rsidRPr="00771297" w:rsidRDefault="001C26D4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D13D8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9AFB95A" w:rsidR="004D13D8" w:rsidRPr="002760FE" w:rsidRDefault="001C26D4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FF6BEFB" w14:textId="0E804CC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66ADB99B" w14:textId="77777777" w:rsidR="001C26D4" w:rsidRDefault="001C26D4" w:rsidP="001C26D4">
            <w:pPr>
              <w:pStyle w:val="Default"/>
            </w:pPr>
            <w:r>
              <w:rPr>
                <w:sz w:val="22"/>
                <w:szCs w:val="22"/>
              </w:rPr>
              <w:t xml:space="preserve">Trociny lub torf wysoki (garść do budki) </w:t>
            </w:r>
          </w:p>
          <w:p w14:paraId="354B2341" w14:textId="77777777" w:rsidR="004D13D8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943C9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03A2B7C8" w:rsidR="004D13D8" w:rsidRDefault="001C26D4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05AD45B" w14:textId="1CCDC67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BE32" w14:textId="77777777" w:rsidR="000D05FA" w:rsidRDefault="000D05FA" w:rsidP="0024618B">
      <w:pPr>
        <w:spacing w:after="0" w:line="240" w:lineRule="auto"/>
      </w:pPr>
      <w:r>
        <w:separator/>
      </w:r>
    </w:p>
  </w:endnote>
  <w:endnote w:type="continuationSeparator" w:id="0">
    <w:p w14:paraId="10D1A0AE" w14:textId="77777777" w:rsidR="000D05FA" w:rsidRDefault="000D05FA" w:rsidP="00246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731A4" w14:textId="77777777" w:rsidR="000D05FA" w:rsidRDefault="000D05FA" w:rsidP="0024618B">
      <w:pPr>
        <w:spacing w:after="0" w:line="240" w:lineRule="auto"/>
      </w:pPr>
      <w:r>
        <w:separator/>
      </w:r>
    </w:p>
  </w:footnote>
  <w:footnote w:type="continuationSeparator" w:id="0">
    <w:p w14:paraId="7ED4FE2F" w14:textId="77777777" w:rsidR="000D05FA" w:rsidRDefault="000D05FA" w:rsidP="0024618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1226 N.Cierpiszewo Martyna Jerka">
    <w15:presenceInfo w15:providerId="None" w15:userId="1226 N.Cierpiszewo Martyna Je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05FA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7596E"/>
    <w:rsid w:val="001B166C"/>
    <w:rsid w:val="001B61C4"/>
    <w:rsid w:val="001C26D4"/>
    <w:rsid w:val="001E065C"/>
    <w:rsid w:val="001E3DFA"/>
    <w:rsid w:val="001F6246"/>
    <w:rsid w:val="00205100"/>
    <w:rsid w:val="002171B7"/>
    <w:rsid w:val="002240D5"/>
    <w:rsid w:val="002253DD"/>
    <w:rsid w:val="00242DCF"/>
    <w:rsid w:val="0024618B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672E4"/>
    <w:rsid w:val="00380A8B"/>
    <w:rsid w:val="003B3F00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861EE"/>
    <w:rsid w:val="005A444E"/>
    <w:rsid w:val="005A661C"/>
    <w:rsid w:val="005C2F8E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51822"/>
    <w:rsid w:val="00870577"/>
    <w:rsid w:val="00870E8F"/>
    <w:rsid w:val="008822AB"/>
    <w:rsid w:val="00883CC0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82AA9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83CC0"/>
    <w:pPr>
      <w:spacing w:after="0" w:line="240" w:lineRule="auto"/>
    </w:pPr>
  </w:style>
  <w:style w:type="paragraph" w:customStyle="1" w:styleId="Default">
    <w:name w:val="Default"/>
    <w:rsid w:val="003672E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61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61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21BF0F-3C0E-4E10-A4D2-71B6CF70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1386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1226 N.Cierpiszewo Martyna Jerka</cp:lastModifiedBy>
  <cp:revision>8</cp:revision>
  <cp:lastPrinted>2024-03-13T06:31:00Z</cp:lastPrinted>
  <dcterms:created xsi:type="dcterms:W3CDTF">2025-05-14T13:54:00Z</dcterms:created>
  <dcterms:modified xsi:type="dcterms:W3CDTF">2025-10-28T11:19:00Z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